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53A" w:rsidRPr="00CB6078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AE4736" w:rsidRPr="00AD3C21" w:rsidTr="00C8588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736" w:rsidRDefault="00AE4736" w:rsidP="00C85886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736" w:rsidRPr="00EB3FF6" w:rsidRDefault="00AE4736" w:rsidP="00C85886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AE4736">
              <w:rPr>
                <w:b/>
                <w:sz w:val="26"/>
                <w:szCs w:val="26"/>
                <w:lang w:val="en-US"/>
              </w:rPr>
              <w:t>203A109</w:t>
            </w:r>
          </w:p>
        </w:tc>
      </w:tr>
      <w:tr w:rsidR="00AE4736" w:rsidTr="00C8588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736" w:rsidRDefault="00AE4736" w:rsidP="00C85886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736" w:rsidRPr="00C44B8B" w:rsidRDefault="00AE4736" w:rsidP="00C85886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u w:val="single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 </w:t>
            </w:r>
            <w:r w:rsidRPr="00AE4736">
              <w:rPr>
                <w:b/>
                <w:sz w:val="26"/>
                <w:szCs w:val="26"/>
                <w:u w:val="single"/>
                <w:lang w:val="en-US"/>
              </w:rPr>
              <w:t>2119809</w:t>
            </w:r>
          </w:p>
        </w:tc>
      </w:tr>
    </w:tbl>
    <w:p w:rsidR="0026453A" w:rsidRPr="00CB6078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</w:t>
      </w:r>
    </w:p>
    <w:p w:rsidR="0026453A" w:rsidRPr="00CB6078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 xml:space="preserve">_____________________________________ </w:t>
      </w:r>
    </w:p>
    <w:p w:rsidR="0026453A" w:rsidRPr="00CB6078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</w:t>
      </w:r>
    </w:p>
    <w:p w:rsidR="0026453A" w:rsidRPr="00CB6078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ab/>
        <w:t xml:space="preserve">_______________________ /_____________ </w:t>
      </w:r>
    </w:p>
    <w:p w:rsidR="001F5706" w:rsidRPr="00CB6078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“_______” ___________________ 20_____ г.</w:t>
      </w:r>
    </w:p>
    <w:p w:rsidR="0026453A" w:rsidRPr="00CB6078" w:rsidRDefault="0026453A" w:rsidP="0026453A"/>
    <w:p w:rsidR="008014AF" w:rsidRPr="00CB6078" w:rsidRDefault="008014AF" w:rsidP="0026453A"/>
    <w:p w:rsidR="0026453A" w:rsidRPr="00CB6078" w:rsidRDefault="0026453A" w:rsidP="0026453A"/>
    <w:p w:rsidR="004F6968" w:rsidRPr="00CB607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r w:rsidR="004B7D89" w:rsidRPr="00CB6078">
        <w:rPr>
          <w:b/>
          <w:sz w:val="26"/>
          <w:szCs w:val="26"/>
        </w:rPr>
        <w:t>___</w:t>
      </w:r>
      <w:r w:rsidR="0084082D" w:rsidRPr="00065A23">
        <w:rPr>
          <w:b/>
          <w:sz w:val="26"/>
          <w:szCs w:val="26"/>
        </w:rPr>
        <w:t xml:space="preserve">Труба </w:t>
      </w:r>
      <w:proofErr w:type="spellStart"/>
      <w:r w:rsidR="0084082D" w:rsidRPr="00065A23">
        <w:rPr>
          <w:b/>
          <w:sz w:val="26"/>
          <w:szCs w:val="26"/>
        </w:rPr>
        <w:t>водогазопроводная</w:t>
      </w:r>
      <w:proofErr w:type="spellEnd"/>
      <w:r w:rsidR="0084082D" w:rsidRPr="00065A23">
        <w:rPr>
          <w:b/>
          <w:sz w:val="26"/>
          <w:szCs w:val="26"/>
        </w:rPr>
        <w:t xml:space="preserve"> 100х4,5</w:t>
      </w:r>
      <w:r w:rsidR="00843900" w:rsidRPr="00CB6078">
        <w:rPr>
          <w:b/>
          <w:sz w:val="26"/>
          <w:szCs w:val="26"/>
        </w:rPr>
        <w:t>________________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 Лот № </w:t>
      </w:r>
      <w:r w:rsidR="00BD2843" w:rsidRPr="00CB6078">
        <w:rPr>
          <w:b/>
          <w:sz w:val="26"/>
          <w:szCs w:val="26"/>
          <w:u w:val="single"/>
        </w:rPr>
        <w:t>203</w:t>
      </w:r>
      <w:r w:rsidR="00620938" w:rsidRPr="00CB6078">
        <w:rPr>
          <w:b/>
          <w:sz w:val="26"/>
          <w:szCs w:val="26"/>
          <w:u w:val="single"/>
          <w:lang w:val="en-US"/>
        </w:rPr>
        <w:t>A</w:t>
      </w:r>
    </w:p>
    <w:p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Технические требования к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4F4E9E" w:rsidRPr="00CB6078" w:rsidRDefault="00065A23" w:rsidP="00843900">
      <w:pPr>
        <w:tabs>
          <w:tab w:val="left" w:pos="1134"/>
        </w:tabs>
        <w:ind w:left="851" w:firstLine="0"/>
        <w:rPr>
          <w:sz w:val="24"/>
          <w:szCs w:val="24"/>
        </w:rPr>
      </w:pPr>
      <w:r w:rsidRPr="00CB6078">
        <w:rPr>
          <w:sz w:val="24"/>
          <w:szCs w:val="24"/>
        </w:rPr>
        <w:t>Технические требования</w:t>
      </w:r>
      <w:r>
        <w:rPr>
          <w:sz w:val="24"/>
          <w:szCs w:val="24"/>
        </w:rPr>
        <w:t xml:space="preserve"> и </w:t>
      </w:r>
      <w:r w:rsidRPr="00CB6078">
        <w:rPr>
          <w:sz w:val="24"/>
          <w:szCs w:val="24"/>
        </w:rPr>
        <w:t xml:space="preserve">характеристики металлопроката должны </w:t>
      </w:r>
      <w:bookmarkStart w:id="1" w:name="_GoBack"/>
      <w:bookmarkEnd w:id="1"/>
      <w:r w:rsidR="004F4E9E" w:rsidRPr="00CB6078">
        <w:rPr>
          <w:sz w:val="24"/>
          <w:szCs w:val="24"/>
        </w:rPr>
        <w:t xml:space="preserve">соответствовать параметрам </w:t>
      </w:r>
      <w:r w:rsidR="004B7D89" w:rsidRPr="00CB6078">
        <w:rPr>
          <w:sz w:val="24"/>
          <w:szCs w:val="24"/>
        </w:rPr>
        <w:t>______</w:t>
      </w:r>
      <w:r w:rsidR="0084082D">
        <w:rPr>
          <w:sz w:val="24"/>
          <w:szCs w:val="24"/>
        </w:rPr>
        <w:t>ГОСТ 3262-75</w:t>
      </w:r>
      <w:r w:rsidR="00843900" w:rsidRPr="00CB6078">
        <w:rPr>
          <w:sz w:val="24"/>
          <w:szCs w:val="24"/>
        </w:rPr>
        <w:t>___________</w:t>
      </w:r>
      <w:r w:rsidR="00641E44" w:rsidRPr="00CB6078">
        <w:rPr>
          <w:sz w:val="24"/>
          <w:szCs w:val="24"/>
        </w:rPr>
        <w:t>.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:rsidR="00612811" w:rsidRPr="00CB6078" w:rsidRDefault="00843900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</w:t>
      </w:r>
      <w:r w:rsidR="00612811" w:rsidRPr="00CB6078">
        <w:rPr>
          <w:sz w:val="24"/>
          <w:szCs w:val="24"/>
        </w:rPr>
        <w:t xml:space="preserve"> К поставке допуска</w:t>
      </w:r>
      <w:r w:rsidR="00620938" w:rsidRPr="00CB6078">
        <w:rPr>
          <w:sz w:val="24"/>
          <w:szCs w:val="24"/>
        </w:rPr>
        <w:t>е</w:t>
      </w:r>
      <w:r w:rsidR="00612811" w:rsidRPr="00CB6078">
        <w:rPr>
          <w:sz w:val="24"/>
          <w:szCs w:val="24"/>
        </w:rPr>
        <w:t xml:space="preserve">тся </w:t>
      </w:r>
      <w:r w:rsidR="00620938" w:rsidRPr="00CB6078">
        <w:rPr>
          <w:sz w:val="24"/>
          <w:szCs w:val="24"/>
        </w:rPr>
        <w:t>металлопрокат</w:t>
      </w:r>
      <w:r w:rsidR="00612811" w:rsidRPr="00CB6078">
        <w:rPr>
          <w:sz w:val="24"/>
          <w:szCs w:val="24"/>
        </w:rPr>
        <w:t>, отвечающ</w:t>
      </w:r>
      <w:r w:rsidR="00EC05CC" w:rsidRPr="00CB6078">
        <w:rPr>
          <w:sz w:val="24"/>
          <w:szCs w:val="24"/>
        </w:rPr>
        <w:t>и</w:t>
      </w:r>
      <w:r w:rsidR="00620938" w:rsidRPr="00CB6078">
        <w:rPr>
          <w:sz w:val="24"/>
          <w:szCs w:val="24"/>
        </w:rPr>
        <w:t>й</w:t>
      </w:r>
      <w:r w:rsidR="00612811" w:rsidRPr="00CB6078">
        <w:rPr>
          <w:sz w:val="24"/>
          <w:szCs w:val="24"/>
        </w:rPr>
        <w:t xml:space="preserve"> следующим требованиям:</w:t>
      </w:r>
    </w:p>
    <w:p w:rsidR="00775178" w:rsidRPr="00CB6078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>- продукция должна быть новой, ранее не использованной;</w:t>
      </w:r>
    </w:p>
    <w:p w:rsidR="00DE0C6D" w:rsidRPr="00CB6078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12811" w:rsidRPr="00CB6078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</w:t>
      </w:r>
      <w:r w:rsidR="004E144D" w:rsidRPr="00CB6078">
        <w:rPr>
          <w:sz w:val="24"/>
          <w:szCs w:val="24"/>
        </w:rPr>
        <w:t>ых</w:t>
      </w:r>
      <w:r w:rsidRPr="00CB6078">
        <w:rPr>
          <w:sz w:val="24"/>
          <w:szCs w:val="24"/>
        </w:rPr>
        <w:t xml:space="preserve"> </w:t>
      </w:r>
      <w:r w:rsidR="0071533A" w:rsidRPr="00CB6078">
        <w:rPr>
          <w:sz w:val="24"/>
          <w:szCs w:val="24"/>
        </w:rPr>
        <w:t>производителей</w:t>
      </w:r>
      <w:r w:rsidR="004E144D" w:rsidRPr="00CB6078">
        <w:rPr>
          <w:sz w:val="24"/>
          <w:szCs w:val="24"/>
        </w:rPr>
        <w:t>, а так же для отечественных</w:t>
      </w:r>
      <w:r w:rsidR="0071533A" w:rsidRPr="00CB6078">
        <w:rPr>
          <w:sz w:val="24"/>
          <w:szCs w:val="24"/>
        </w:rPr>
        <w:t xml:space="preserve">, выпускающих </w:t>
      </w:r>
      <w:r w:rsidR="00620938" w:rsidRPr="00CB6078">
        <w:rPr>
          <w:sz w:val="24"/>
          <w:szCs w:val="24"/>
        </w:rPr>
        <w:t xml:space="preserve">металлопрокат </w:t>
      </w:r>
      <w:r w:rsidR="00EC05C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CB6078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CB6078">
        <w:rPr>
          <w:sz w:val="24"/>
          <w:szCs w:val="24"/>
        </w:rPr>
        <w:t xml:space="preserve"> (с изменениями от 3 января 2001 г., 21 августа 2002 г.)</w:t>
      </w:r>
      <w:r w:rsidRPr="00CB6078">
        <w:rPr>
          <w:sz w:val="24"/>
          <w:szCs w:val="24"/>
        </w:rPr>
        <w:t>;</w:t>
      </w:r>
    </w:p>
    <w:p w:rsidR="00F66FC0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r w:rsidR="004E144D" w:rsidRPr="00CB607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CB6078">
        <w:rPr>
          <w:sz w:val="24"/>
          <w:szCs w:val="24"/>
        </w:rPr>
        <w:t>металлопроката</w:t>
      </w:r>
      <w:r w:rsidR="004E144D" w:rsidRPr="00CB6078">
        <w:rPr>
          <w:sz w:val="24"/>
          <w:szCs w:val="24"/>
        </w:rPr>
        <w:t xml:space="preserve">) деклараций </w:t>
      </w:r>
      <w:r w:rsidRPr="00CB6078">
        <w:rPr>
          <w:sz w:val="24"/>
          <w:szCs w:val="24"/>
        </w:rPr>
        <w:t xml:space="preserve">(сертификатов) </w:t>
      </w:r>
      <w:r w:rsidR="004E144D" w:rsidRPr="00CB6078">
        <w:rPr>
          <w:sz w:val="24"/>
          <w:szCs w:val="24"/>
        </w:rPr>
        <w:t>соответствия требованиям безопасности</w:t>
      </w:r>
      <w:r w:rsidRPr="00CB6078">
        <w:rPr>
          <w:sz w:val="24"/>
          <w:szCs w:val="24"/>
        </w:rPr>
        <w:t>;</w:t>
      </w:r>
    </w:p>
    <w:p w:rsidR="00FB7AEF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заключени</w:t>
      </w:r>
      <w:r w:rsidR="00FB7AEF" w:rsidRPr="00CB6078">
        <w:rPr>
          <w:sz w:val="24"/>
          <w:szCs w:val="24"/>
        </w:rPr>
        <w:t>я</w:t>
      </w:r>
      <w:r w:rsidRPr="00CB6078">
        <w:rPr>
          <w:sz w:val="24"/>
          <w:szCs w:val="24"/>
        </w:rPr>
        <w:t xml:space="preserve"> о соответствии требованиям СанПиН и други</w:t>
      </w:r>
      <w:r w:rsidR="00FB7AEF" w:rsidRPr="00CB6078">
        <w:rPr>
          <w:sz w:val="24"/>
          <w:szCs w:val="24"/>
        </w:rPr>
        <w:t>м</w:t>
      </w:r>
      <w:r w:rsidRPr="00CB6078">
        <w:rPr>
          <w:sz w:val="24"/>
          <w:szCs w:val="24"/>
        </w:rPr>
        <w:t xml:space="preserve"> документ</w:t>
      </w:r>
      <w:r w:rsidR="00FB7AEF" w:rsidRPr="00CB6078">
        <w:rPr>
          <w:sz w:val="24"/>
          <w:szCs w:val="24"/>
        </w:rPr>
        <w:t>ам</w:t>
      </w:r>
      <w:r w:rsidRPr="00CB6078">
        <w:rPr>
          <w:sz w:val="24"/>
          <w:szCs w:val="24"/>
        </w:rPr>
        <w:t xml:space="preserve">, </w:t>
      </w:r>
      <w:r w:rsidR="00FB7AEF" w:rsidRPr="00CB6078">
        <w:rPr>
          <w:sz w:val="24"/>
          <w:szCs w:val="24"/>
        </w:rPr>
        <w:t>устанавливающим требования к</w:t>
      </w:r>
      <w:r w:rsidRPr="00CB6078">
        <w:rPr>
          <w:sz w:val="24"/>
          <w:szCs w:val="24"/>
        </w:rPr>
        <w:t xml:space="preserve"> качеств</w:t>
      </w:r>
      <w:r w:rsidR="00FB7AEF" w:rsidRPr="00CB6078">
        <w:rPr>
          <w:sz w:val="24"/>
          <w:szCs w:val="24"/>
        </w:rPr>
        <w:t>у</w:t>
      </w:r>
      <w:r w:rsidRPr="00CB6078">
        <w:rPr>
          <w:sz w:val="24"/>
          <w:szCs w:val="24"/>
        </w:rPr>
        <w:t xml:space="preserve"> и </w:t>
      </w:r>
      <w:r w:rsidR="00FB7AEF" w:rsidRPr="00CB6078">
        <w:rPr>
          <w:sz w:val="24"/>
          <w:szCs w:val="24"/>
        </w:rPr>
        <w:t xml:space="preserve">экологической </w:t>
      </w:r>
      <w:r w:rsidRPr="00CB6078">
        <w:rPr>
          <w:sz w:val="24"/>
          <w:szCs w:val="24"/>
        </w:rPr>
        <w:t>безопасност</w:t>
      </w:r>
      <w:r w:rsidR="00FB7AEF" w:rsidRPr="00CB6078">
        <w:rPr>
          <w:sz w:val="24"/>
          <w:szCs w:val="24"/>
        </w:rPr>
        <w:t>и продукции</w:t>
      </w:r>
      <w:r w:rsidR="004D4E32" w:rsidRPr="00CB6078">
        <w:rPr>
          <w:sz w:val="24"/>
          <w:szCs w:val="24"/>
        </w:rPr>
        <w:t>.</w:t>
      </w:r>
      <w:r w:rsidRPr="00CB6078">
        <w:rPr>
          <w:sz w:val="24"/>
          <w:szCs w:val="24"/>
        </w:rPr>
        <w:t xml:space="preserve"> </w:t>
      </w:r>
    </w:p>
    <w:p w:rsidR="00DE0C6D" w:rsidRPr="00CB6078" w:rsidRDefault="00843900" w:rsidP="00843900">
      <w:pPr>
        <w:tabs>
          <w:tab w:val="left" w:pos="90"/>
          <w:tab w:val="left" w:pos="993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</w:t>
      </w:r>
      <w:r w:rsidR="00DE0C6D" w:rsidRPr="00CB6078">
        <w:rPr>
          <w:sz w:val="24"/>
          <w:szCs w:val="24"/>
        </w:rPr>
        <w:t>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CB6078" w:rsidRDefault="00843900" w:rsidP="00843900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</w:t>
      </w:r>
      <w:r w:rsidR="00620938" w:rsidRPr="00CB6078">
        <w:rPr>
          <w:sz w:val="24"/>
          <w:szCs w:val="24"/>
        </w:rPr>
        <w:t>Металлопрокат</w:t>
      </w:r>
      <w:r w:rsidR="004E144D" w:rsidRPr="00CB6078">
        <w:rPr>
          <w:sz w:val="24"/>
          <w:szCs w:val="24"/>
        </w:rPr>
        <w:t xml:space="preserve"> долж</w:t>
      </w:r>
      <w:r w:rsidR="00620938" w:rsidRPr="00CB6078">
        <w:rPr>
          <w:sz w:val="24"/>
          <w:szCs w:val="24"/>
        </w:rPr>
        <w:t>е</w:t>
      </w:r>
      <w:r w:rsidR="004E144D" w:rsidRPr="00CB6078">
        <w:rPr>
          <w:sz w:val="24"/>
          <w:szCs w:val="24"/>
        </w:rPr>
        <w:t>н с</w:t>
      </w:r>
      <w:r w:rsidR="00612811" w:rsidRPr="00CB6078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CB6078">
        <w:rPr>
          <w:sz w:val="24"/>
          <w:szCs w:val="24"/>
        </w:rPr>
        <w:t>ебованиям</w:t>
      </w:r>
      <w:r w:rsidR="00612811" w:rsidRPr="00CB6078">
        <w:rPr>
          <w:sz w:val="24"/>
          <w:szCs w:val="24"/>
        </w:rPr>
        <w:t>:</w:t>
      </w:r>
    </w:p>
    <w:p w:rsidR="00F92D7E" w:rsidRPr="00CB6078" w:rsidRDefault="0087238D" w:rsidP="005D0D4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b/>
          <w:sz w:val="24"/>
          <w:szCs w:val="24"/>
          <w:u w:val="single"/>
        </w:rPr>
      </w:pPr>
      <w:r w:rsidRPr="00CB6078">
        <w:rPr>
          <w:sz w:val="24"/>
          <w:szCs w:val="24"/>
        </w:rPr>
        <w:t xml:space="preserve"> </w:t>
      </w:r>
      <w:r w:rsidR="0084082D" w:rsidRPr="00065A23">
        <w:rPr>
          <w:b/>
          <w:sz w:val="24"/>
          <w:szCs w:val="24"/>
          <w:u w:val="single"/>
        </w:rPr>
        <w:t xml:space="preserve">ГОСТ 3262-75 «Трубы стальные </w:t>
      </w:r>
      <w:proofErr w:type="spellStart"/>
      <w:r w:rsidR="0084082D" w:rsidRPr="00065A23">
        <w:rPr>
          <w:b/>
          <w:sz w:val="24"/>
          <w:szCs w:val="24"/>
          <w:u w:val="single"/>
        </w:rPr>
        <w:t>водогазопроводные</w:t>
      </w:r>
      <w:proofErr w:type="spellEnd"/>
      <w:r w:rsidR="0084082D" w:rsidRPr="00065A23">
        <w:rPr>
          <w:b/>
          <w:sz w:val="24"/>
          <w:szCs w:val="24"/>
          <w:u w:val="single"/>
        </w:rPr>
        <w:t>. Технические условия»</w:t>
      </w:r>
      <w:r w:rsidR="00E36A51" w:rsidRPr="00065A23">
        <w:rPr>
          <w:b/>
          <w:sz w:val="24"/>
          <w:szCs w:val="24"/>
          <w:u w:val="single"/>
        </w:rPr>
        <w:t>;</w:t>
      </w:r>
    </w:p>
    <w:p w:rsidR="00F612AC" w:rsidRPr="00CB6078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CB6078">
        <w:rPr>
          <w:sz w:val="24"/>
          <w:szCs w:val="24"/>
        </w:rPr>
        <w:t>.</w:t>
      </w:r>
    </w:p>
    <w:p w:rsidR="00612811" w:rsidRPr="00CB6078" w:rsidRDefault="00843900" w:rsidP="00843900">
      <w:pPr>
        <w:tabs>
          <w:tab w:val="left" w:pos="0"/>
          <w:tab w:val="left" w:pos="851"/>
          <w:tab w:val="left" w:pos="1134"/>
        </w:tabs>
        <w:spacing w:line="276" w:lineRule="auto"/>
        <w:ind w:left="1135" w:firstLine="0"/>
        <w:rPr>
          <w:sz w:val="24"/>
          <w:szCs w:val="24"/>
        </w:rPr>
      </w:pPr>
      <w:r w:rsidRPr="00CB6078">
        <w:rPr>
          <w:sz w:val="24"/>
          <w:szCs w:val="24"/>
        </w:rPr>
        <w:t xml:space="preserve">2.4. </w:t>
      </w:r>
      <w:r w:rsidR="00612811" w:rsidRPr="00CB6078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CB6078" w:rsidRDefault="006004FC" w:rsidP="00706A47">
      <w:pPr>
        <w:spacing w:line="276" w:lineRule="auto"/>
        <w:ind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t>Упаковка,</w:t>
      </w:r>
      <w:r w:rsidR="00E5567C" w:rsidRPr="00CB6078">
        <w:rPr>
          <w:sz w:val="24"/>
          <w:szCs w:val="24"/>
        </w:rPr>
        <w:t xml:space="preserve"> маркировка, </w:t>
      </w:r>
      <w:r w:rsidR="002E6C8A" w:rsidRPr="00CB6078">
        <w:rPr>
          <w:sz w:val="24"/>
          <w:szCs w:val="24"/>
        </w:rPr>
        <w:t>транспортирование</w:t>
      </w:r>
      <w:r w:rsidRPr="00CB6078">
        <w:rPr>
          <w:sz w:val="24"/>
          <w:szCs w:val="24"/>
        </w:rPr>
        <w:t>,</w:t>
      </w:r>
      <w:r w:rsidR="002E6C8A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условия и сроки хранения </w:t>
      </w:r>
      <w:r w:rsidR="00620938" w:rsidRPr="00CB6078">
        <w:rPr>
          <w:sz w:val="24"/>
          <w:szCs w:val="24"/>
        </w:rPr>
        <w:t>металлопроката</w:t>
      </w:r>
      <w:r w:rsidR="00EC05CC" w:rsidRPr="00CB6078">
        <w:rPr>
          <w:sz w:val="24"/>
          <w:szCs w:val="24"/>
        </w:rPr>
        <w:t xml:space="preserve"> </w:t>
      </w:r>
      <w:r w:rsidR="002E6C8A" w:rsidRPr="00CB6078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>,</w:t>
      </w:r>
      <w:r w:rsidR="00767806" w:rsidRPr="00CB6078">
        <w:rPr>
          <w:sz w:val="24"/>
          <w:szCs w:val="24"/>
        </w:rPr>
        <w:t xml:space="preserve"> </w:t>
      </w:r>
      <w:r w:rsidR="00612811" w:rsidRPr="00CB6078">
        <w:rPr>
          <w:sz w:val="24"/>
          <w:szCs w:val="24"/>
        </w:rPr>
        <w:t>ГОСТ 14192</w:t>
      </w:r>
      <w:r w:rsidR="002E6C8A" w:rsidRPr="00CB6078">
        <w:rPr>
          <w:sz w:val="24"/>
          <w:szCs w:val="24"/>
        </w:rPr>
        <w:t xml:space="preserve"> </w:t>
      </w:r>
      <w:r w:rsidR="00C4476E" w:rsidRPr="00CB6078">
        <w:rPr>
          <w:sz w:val="24"/>
          <w:szCs w:val="24"/>
        </w:rPr>
        <w:t>–</w:t>
      </w:r>
      <w:r w:rsidR="002E6C8A" w:rsidRPr="00CB6078">
        <w:rPr>
          <w:sz w:val="24"/>
          <w:szCs w:val="24"/>
        </w:rPr>
        <w:t xml:space="preserve"> 96</w:t>
      </w:r>
      <w:r w:rsidR="00C4476E" w:rsidRPr="00CB6078">
        <w:rPr>
          <w:sz w:val="24"/>
          <w:szCs w:val="24"/>
        </w:rPr>
        <w:t xml:space="preserve">, </w:t>
      </w:r>
      <w:r w:rsidR="00134051" w:rsidRPr="00CB6078">
        <w:rPr>
          <w:sz w:val="24"/>
          <w:szCs w:val="24"/>
        </w:rPr>
        <w:t>ГОСТ 7566-94, ГОСТ 10692</w:t>
      </w:r>
      <w:r w:rsidR="00D022B7" w:rsidRPr="00CB6078">
        <w:rPr>
          <w:sz w:val="24"/>
          <w:szCs w:val="24"/>
        </w:rPr>
        <w:t>-80</w:t>
      </w:r>
      <w:r w:rsidR="008E032F" w:rsidRPr="00CB6078">
        <w:rPr>
          <w:sz w:val="24"/>
          <w:szCs w:val="24"/>
        </w:rPr>
        <w:t xml:space="preserve"> (для стальных труб)</w:t>
      </w:r>
      <w:r w:rsidR="00134051" w:rsidRPr="00CB6078">
        <w:rPr>
          <w:sz w:val="24"/>
          <w:szCs w:val="24"/>
        </w:rPr>
        <w:t xml:space="preserve">, </w:t>
      </w:r>
      <w:r w:rsidR="007D1AD9" w:rsidRPr="00CB6078">
        <w:rPr>
          <w:sz w:val="24"/>
          <w:szCs w:val="24"/>
        </w:rPr>
        <w:t xml:space="preserve">ГОСТ </w:t>
      </w:r>
      <w:r w:rsidR="00BD7275" w:rsidRPr="00CB6078">
        <w:rPr>
          <w:sz w:val="24"/>
          <w:szCs w:val="24"/>
        </w:rPr>
        <w:t>перечисленных в п.2</w:t>
      </w:r>
      <w:r w:rsidR="00AA7E8E" w:rsidRPr="00CB6078">
        <w:rPr>
          <w:sz w:val="24"/>
          <w:szCs w:val="24"/>
        </w:rPr>
        <w:t>.</w:t>
      </w:r>
      <w:r w:rsidR="00EE174C" w:rsidRPr="00CB6078">
        <w:rPr>
          <w:sz w:val="24"/>
          <w:szCs w:val="24"/>
        </w:rPr>
        <w:t>3</w:t>
      </w:r>
      <w:r w:rsidR="00AA7E8E" w:rsidRPr="00CB6078">
        <w:rPr>
          <w:sz w:val="24"/>
          <w:szCs w:val="24"/>
        </w:rPr>
        <w:t xml:space="preserve"> данного ТЗ</w:t>
      </w:r>
      <w:r w:rsidR="007D1AD9" w:rsidRPr="00CB6078">
        <w:rPr>
          <w:sz w:val="24"/>
          <w:szCs w:val="24"/>
        </w:rPr>
        <w:t xml:space="preserve"> </w:t>
      </w:r>
      <w:r w:rsidR="002E6C8A" w:rsidRPr="00CB6078">
        <w:rPr>
          <w:sz w:val="24"/>
          <w:szCs w:val="24"/>
        </w:rPr>
        <w:t>или соответствующих МЭК</w:t>
      </w:r>
      <w:r w:rsidR="00612811" w:rsidRPr="00CB6078">
        <w:rPr>
          <w:sz w:val="24"/>
          <w:szCs w:val="24"/>
        </w:rPr>
        <w:t>.</w:t>
      </w:r>
      <w:proofErr w:type="gramEnd"/>
      <w:r w:rsidR="00612811" w:rsidRPr="00CB6078">
        <w:rPr>
          <w:sz w:val="24"/>
          <w:szCs w:val="24"/>
        </w:rPr>
        <w:t xml:space="preserve"> </w:t>
      </w:r>
      <w:r w:rsidR="003A2F10" w:rsidRPr="00CB6078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CB60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CB6078">
        <w:rPr>
          <w:sz w:val="24"/>
          <w:szCs w:val="24"/>
        </w:rPr>
        <w:t>продукции</w:t>
      </w:r>
      <w:r w:rsidR="00612811" w:rsidRPr="00CB6078">
        <w:rPr>
          <w:sz w:val="24"/>
          <w:szCs w:val="24"/>
        </w:rPr>
        <w:t>.</w:t>
      </w:r>
    </w:p>
    <w:p w:rsidR="00ED644C" w:rsidRPr="00CB6078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</w:t>
      </w:r>
      <w:r w:rsidR="00C4476E" w:rsidRPr="00CB6078">
        <w:rPr>
          <w:sz w:val="24"/>
          <w:szCs w:val="24"/>
        </w:rPr>
        <w:t xml:space="preserve"> </w:t>
      </w:r>
      <w:r w:rsidR="00620938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должны соответствовать требованиям </w:t>
      </w:r>
      <w:r w:rsidR="00D45268" w:rsidRPr="00CB6078">
        <w:rPr>
          <w:sz w:val="24"/>
          <w:szCs w:val="24"/>
        </w:rPr>
        <w:t>ГОСТ 7566-94, ГОСТ 10692</w:t>
      </w:r>
      <w:r w:rsidR="00D022B7" w:rsidRPr="00CB6078">
        <w:rPr>
          <w:sz w:val="24"/>
          <w:szCs w:val="24"/>
        </w:rPr>
        <w:t>-80</w:t>
      </w:r>
      <w:r w:rsidR="008E032F" w:rsidRPr="00CB6078">
        <w:rPr>
          <w:sz w:val="24"/>
          <w:szCs w:val="24"/>
        </w:rPr>
        <w:t xml:space="preserve"> (для стальных труб)</w:t>
      </w:r>
      <w:r w:rsidR="00D45268" w:rsidRPr="00CB6078">
        <w:rPr>
          <w:sz w:val="24"/>
          <w:szCs w:val="24"/>
        </w:rPr>
        <w:t xml:space="preserve">, </w:t>
      </w:r>
      <w:r w:rsidR="00BD7275" w:rsidRPr="00CB6078">
        <w:rPr>
          <w:sz w:val="24"/>
          <w:szCs w:val="24"/>
        </w:rPr>
        <w:t>ГОСТ перечисленным в п.2</w:t>
      </w:r>
      <w:r w:rsidR="005E4351" w:rsidRPr="00CB6078">
        <w:rPr>
          <w:sz w:val="24"/>
          <w:szCs w:val="24"/>
        </w:rPr>
        <w:t>.</w:t>
      </w:r>
      <w:r w:rsidR="00EE174C" w:rsidRPr="00CB6078">
        <w:rPr>
          <w:sz w:val="24"/>
          <w:szCs w:val="24"/>
        </w:rPr>
        <w:t>3</w:t>
      </w:r>
      <w:r w:rsidR="005E4351" w:rsidRPr="00CB6078">
        <w:rPr>
          <w:sz w:val="24"/>
          <w:szCs w:val="24"/>
        </w:rPr>
        <w:t xml:space="preserve"> данного ТЗ</w:t>
      </w:r>
      <w:r w:rsidR="00D37612" w:rsidRPr="00CB6078">
        <w:rPr>
          <w:sz w:val="24"/>
          <w:szCs w:val="24"/>
        </w:rPr>
        <w:t>.</w:t>
      </w:r>
    </w:p>
    <w:p w:rsidR="00DE0EA0" w:rsidRPr="00CB6078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</w:t>
      </w:r>
      <w:r w:rsidR="00497866" w:rsidRPr="00CB6078">
        <w:rPr>
          <w:szCs w:val="24"/>
        </w:rPr>
        <w:t>кладк</w:t>
      </w:r>
      <w:r w:rsidRPr="00CB6078">
        <w:rPr>
          <w:szCs w:val="24"/>
        </w:rPr>
        <w:t>и</w:t>
      </w:r>
      <w:r w:rsidR="00497866" w:rsidRPr="00CB6078">
        <w:rPr>
          <w:szCs w:val="24"/>
        </w:rPr>
        <w:t xml:space="preserve"> и транспортировк</w:t>
      </w:r>
      <w:r w:rsidRPr="00CB6078">
        <w:rPr>
          <w:szCs w:val="24"/>
        </w:rPr>
        <w:t>и</w:t>
      </w:r>
      <w:r w:rsidR="00497866" w:rsidRPr="00CB6078">
        <w:rPr>
          <w:szCs w:val="24"/>
        </w:rPr>
        <w:t xml:space="preserve"> </w:t>
      </w:r>
      <w:r w:rsidR="00620938" w:rsidRPr="00CB6078">
        <w:rPr>
          <w:szCs w:val="24"/>
        </w:rPr>
        <w:t>металлопроката</w:t>
      </w:r>
      <w:r w:rsidR="00497866" w:rsidRPr="00CB6078">
        <w:rPr>
          <w:szCs w:val="24"/>
        </w:rPr>
        <w:t xml:space="preserve"> долж</w:t>
      </w:r>
      <w:r w:rsidRPr="00CB6078">
        <w:rPr>
          <w:szCs w:val="24"/>
        </w:rPr>
        <w:t>е</w:t>
      </w:r>
      <w:r w:rsidR="00497866" w:rsidRPr="00CB6078">
        <w:rPr>
          <w:szCs w:val="24"/>
        </w:rPr>
        <w:t xml:space="preserve">н предотвратить </w:t>
      </w:r>
      <w:r w:rsidR="00620938" w:rsidRPr="00CB6078">
        <w:rPr>
          <w:szCs w:val="24"/>
        </w:rPr>
        <w:t>его</w:t>
      </w:r>
      <w:r w:rsidR="00497866" w:rsidRPr="00CB6078">
        <w:rPr>
          <w:szCs w:val="24"/>
        </w:rPr>
        <w:t xml:space="preserve"> повреждение или порчу во время перевозки</w:t>
      </w:r>
      <w:r w:rsidRPr="00CB6078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CB6078">
        <w:rPr>
          <w:szCs w:val="24"/>
        </w:rPr>
        <w:t>.</w:t>
      </w:r>
    </w:p>
    <w:p w:rsidR="00CC3003" w:rsidRPr="00CB6078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Упаковка </w:t>
      </w:r>
      <w:r w:rsidR="00620938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CB6078">
        <w:rPr>
          <w:szCs w:val="24"/>
        </w:rPr>
        <w:t>металлопроката</w:t>
      </w:r>
      <w:r w:rsidRPr="00CB6078">
        <w:rPr>
          <w:szCs w:val="24"/>
        </w:rPr>
        <w:t>.</w:t>
      </w:r>
    </w:p>
    <w:p w:rsidR="0024201B" w:rsidRPr="00CB6078" w:rsidRDefault="00843900" w:rsidP="00843900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 w:rsidR="0024201B" w:rsidRPr="00CB6078">
        <w:rPr>
          <w:szCs w:val="24"/>
        </w:rPr>
        <w:t xml:space="preserve">Каждая партия </w:t>
      </w:r>
      <w:r w:rsidR="00620938" w:rsidRPr="00CB6078">
        <w:rPr>
          <w:szCs w:val="24"/>
        </w:rPr>
        <w:t>металлопроката</w:t>
      </w:r>
      <w:r w:rsidR="0024201B" w:rsidRPr="00CB6078">
        <w:rPr>
          <w:szCs w:val="24"/>
        </w:rPr>
        <w:t xml:space="preserve"> должна подвергаться приемо-сдаточным испытаниям </w:t>
      </w:r>
      <w:r w:rsidR="00C07D2C" w:rsidRPr="00CB6078">
        <w:rPr>
          <w:szCs w:val="24"/>
        </w:rPr>
        <w:t xml:space="preserve">в соответствие с </w:t>
      </w:r>
      <w:r w:rsidR="00D45268" w:rsidRPr="00CB6078">
        <w:rPr>
          <w:szCs w:val="24"/>
        </w:rPr>
        <w:t>ГОСТ 7566-94, ГОСТ 10692</w:t>
      </w:r>
      <w:r w:rsidR="00D022B7" w:rsidRPr="00CB6078">
        <w:rPr>
          <w:szCs w:val="24"/>
        </w:rPr>
        <w:t>-80</w:t>
      </w:r>
      <w:r w:rsidR="008E032F" w:rsidRPr="00CB6078">
        <w:rPr>
          <w:szCs w:val="24"/>
        </w:rPr>
        <w:t xml:space="preserve"> (для стальных труб)</w:t>
      </w:r>
      <w:r w:rsidR="00D45268" w:rsidRPr="00CB6078">
        <w:rPr>
          <w:szCs w:val="24"/>
        </w:rPr>
        <w:t xml:space="preserve">, </w:t>
      </w:r>
      <w:r w:rsidR="001666F9" w:rsidRPr="00CB6078">
        <w:rPr>
          <w:szCs w:val="24"/>
        </w:rPr>
        <w:t>ГОСТ перечисле</w:t>
      </w:r>
      <w:r w:rsidR="00726353" w:rsidRPr="00CB6078">
        <w:rPr>
          <w:szCs w:val="24"/>
        </w:rPr>
        <w:t>н</w:t>
      </w:r>
      <w:r w:rsidR="00BD7275" w:rsidRPr="00CB6078">
        <w:rPr>
          <w:szCs w:val="24"/>
        </w:rPr>
        <w:t>ных в п.2</w:t>
      </w:r>
      <w:r w:rsidR="001666F9" w:rsidRPr="00CB6078">
        <w:rPr>
          <w:szCs w:val="24"/>
        </w:rPr>
        <w:t>.</w:t>
      </w:r>
      <w:r w:rsidR="00EE174C" w:rsidRPr="00CB6078">
        <w:rPr>
          <w:szCs w:val="24"/>
        </w:rPr>
        <w:t>3</w:t>
      </w:r>
      <w:r w:rsidR="001666F9" w:rsidRPr="00CB6078">
        <w:rPr>
          <w:szCs w:val="24"/>
        </w:rPr>
        <w:t xml:space="preserve"> данного ТЗ</w:t>
      </w:r>
      <w:r w:rsidR="00DE0EA0" w:rsidRPr="00CB6078">
        <w:rPr>
          <w:szCs w:val="24"/>
        </w:rPr>
        <w:t>.</w:t>
      </w:r>
    </w:p>
    <w:p w:rsidR="00AC31A0" w:rsidRPr="00CB6078" w:rsidRDefault="00843900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ab/>
        <w:t>2.6</w:t>
      </w:r>
      <w:r w:rsidR="00AC31A0" w:rsidRPr="00CB6078">
        <w:rPr>
          <w:szCs w:val="24"/>
        </w:rPr>
        <w:t xml:space="preserve">. </w:t>
      </w:r>
      <w:r w:rsidR="00F92D7E" w:rsidRPr="00CB6078">
        <w:rPr>
          <w:szCs w:val="24"/>
        </w:rPr>
        <w:t>Срок изготовления металлопроката должен быть не более полугода от момента поставки.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4F4E9E" w:rsidRPr="00CB6078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Гарантия на поставляем</w:t>
      </w:r>
      <w:r w:rsidR="00E32076" w:rsidRPr="00CB6078">
        <w:rPr>
          <w:sz w:val="24"/>
          <w:szCs w:val="24"/>
        </w:rPr>
        <w:t>ый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9465A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должна распространяться не менее чем на </w:t>
      </w:r>
      <w:r w:rsidR="00E32076" w:rsidRPr="00CB6078">
        <w:rPr>
          <w:sz w:val="24"/>
          <w:szCs w:val="24"/>
        </w:rPr>
        <w:t>36</w:t>
      </w:r>
      <w:r w:rsidRPr="00CB6078">
        <w:rPr>
          <w:sz w:val="24"/>
          <w:szCs w:val="24"/>
        </w:rPr>
        <w:t xml:space="preserve"> месяц</w:t>
      </w:r>
      <w:r w:rsidR="00354A6F" w:rsidRPr="00CB6078">
        <w:rPr>
          <w:sz w:val="24"/>
          <w:szCs w:val="24"/>
        </w:rPr>
        <w:t>ев</w:t>
      </w:r>
      <w:r w:rsidRPr="00CB6078">
        <w:rPr>
          <w:sz w:val="24"/>
          <w:szCs w:val="24"/>
        </w:rPr>
        <w:t>. Время начала исчисления</w:t>
      </w:r>
      <w:r w:rsidR="00E32076" w:rsidRPr="00CB6078">
        <w:rPr>
          <w:sz w:val="24"/>
          <w:szCs w:val="24"/>
        </w:rPr>
        <w:t xml:space="preserve"> гарантийного срока – с момента</w:t>
      </w:r>
      <w:r w:rsidR="009465AC" w:rsidRPr="00CB6078">
        <w:rPr>
          <w:sz w:val="24"/>
          <w:szCs w:val="24"/>
        </w:rPr>
        <w:t xml:space="preserve"> </w:t>
      </w:r>
      <w:r w:rsidR="00DA1CF8" w:rsidRPr="00CB6078">
        <w:rPr>
          <w:sz w:val="24"/>
          <w:szCs w:val="24"/>
        </w:rPr>
        <w:t>поставки</w:t>
      </w:r>
      <w:r w:rsidR="00E32076" w:rsidRPr="00CB6078">
        <w:rPr>
          <w:sz w:val="24"/>
          <w:szCs w:val="24"/>
        </w:rPr>
        <w:t xml:space="preserve"> металлопроката</w:t>
      </w:r>
      <w:r w:rsidRPr="00CB6078">
        <w:rPr>
          <w:sz w:val="24"/>
          <w:szCs w:val="24"/>
        </w:rPr>
        <w:t xml:space="preserve">. Поставщик должен за свой счет  и  сроки, согласованные с </w:t>
      </w:r>
      <w:r w:rsidR="003B57E2" w:rsidRPr="00CB6078">
        <w:rPr>
          <w:sz w:val="24"/>
          <w:szCs w:val="24"/>
        </w:rPr>
        <w:t>покупателем</w:t>
      </w:r>
      <w:r w:rsidR="00310587" w:rsidRPr="00CB6078">
        <w:rPr>
          <w:sz w:val="24"/>
          <w:szCs w:val="24"/>
        </w:rPr>
        <w:t>, устранять любые дефекты</w:t>
      </w:r>
      <w:r w:rsidRPr="00CB6078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CB6078">
        <w:rPr>
          <w:sz w:val="24"/>
          <w:szCs w:val="24"/>
        </w:rPr>
        <w:t>металлопроката</w:t>
      </w:r>
      <w:r w:rsidR="00310587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из строя</w:t>
      </w:r>
      <w:r w:rsidR="00310587" w:rsidRPr="00CB6078">
        <w:rPr>
          <w:sz w:val="24"/>
          <w:szCs w:val="24"/>
        </w:rPr>
        <w:t>, П</w:t>
      </w:r>
      <w:r w:rsidRPr="00CB6078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B6078">
        <w:rPr>
          <w:sz w:val="24"/>
          <w:szCs w:val="24"/>
        </w:rPr>
        <w:t>5 календарных</w:t>
      </w:r>
      <w:r w:rsidRPr="00CB6078">
        <w:rPr>
          <w:sz w:val="24"/>
          <w:szCs w:val="24"/>
        </w:rPr>
        <w:t xml:space="preserve"> дней со дня получения письменного извещения </w:t>
      </w:r>
      <w:r w:rsidR="003B57E2" w:rsidRPr="00CB6078">
        <w:rPr>
          <w:sz w:val="24"/>
          <w:szCs w:val="24"/>
        </w:rPr>
        <w:t>Покупателя</w:t>
      </w:r>
      <w:r w:rsidRPr="00CB607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CB6078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:rsidR="00612811" w:rsidRPr="00CB6078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</w:t>
      </w:r>
      <w:r w:rsidR="00E32076" w:rsidRPr="00CB6078">
        <w:rPr>
          <w:sz w:val="24"/>
          <w:szCs w:val="24"/>
        </w:rPr>
        <w:t>еталлопрокат</w:t>
      </w:r>
      <w:r w:rsidR="00DD2421" w:rsidRPr="00CB6078">
        <w:rPr>
          <w:sz w:val="24"/>
          <w:szCs w:val="24"/>
        </w:rPr>
        <w:t xml:space="preserve"> долж</w:t>
      </w:r>
      <w:r w:rsidR="00E32076" w:rsidRPr="00CB6078">
        <w:rPr>
          <w:sz w:val="24"/>
          <w:szCs w:val="24"/>
        </w:rPr>
        <w:t>е</w:t>
      </w:r>
      <w:r w:rsidR="00DD2421" w:rsidRPr="00CB6078">
        <w:rPr>
          <w:sz w:val="24"/>
          <w:szCs w:val="24"/>
        </w:rPr>
        <w:t xml:space="preserve">н обеспечивать эксплуатационные показатели </w:t>
      </w:r>
      <w:r w:rsidR="00612811" w:rsidRPr="00CB6078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B6078">
        <w:rPr>
          <w:sz w:val="24"/>
          <w:szCs w:val="24"/>
        </w:rPr>
        <w:t>30</w:t>
      </w:r>
      <w:r w:rsidR="00866AD0" w:rsidRPr="00CB6078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:rsidR="00612811" w:rsidRPr="00CB6078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В комплект поставки металлопроката должн</w:t>
      </w:r>
      <w:r w:rsidR="00170159" w:rsidRPr="00CB6078">
        <w:rPr>
          <w:szCs w:val="24"/>
        </w:rPr>
        <w:t>ы</w:t>
      </w:r>
      <w:r w:rsidRPr="00CB6078">
        <w:rPr>
          <w:szCs w:val="24"/>
        </w:rPr>
        <w:t xml:space="preserve"> входить</w:t>
      </w:r>
      <w:r w:rsidR="00170159" w:rsidRPr="00CB6078">
        <w:rPr>
          <w:szCs w:val="24"/>
        </w:rPr>
        <w:t xml:space="preserve"> документы</w:t>
      </w:r>
      <w:r w:rsidRPr="00CB6078">
        <w:rPr>
          <w:szCs w:val="24"/>
        </w:rPr>
        <w:t xml:space="preserve">: 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5A2527" w:rsidRPr="00CB6078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</w:t>
      </w:r>
      <w:r w:rsidR="00BC5975" w:rsidRPr="00CB6078">
        <w:rPr>
          <w:sz w:val="24"/>
          <w:szCs w:val="24"/>
        </w:rPr>
        <w:t xml:space="preserve">должна соответствовать требованиям </w:t>
      </w:r>
      <w:r w:rsidR="00D93043" w:rsidRPr="00CB6078">
        <w:rPr>
          <w:sz w:val="24"/>
          <w:szCs w:val="24"/>
        </w:rPr>
        <w:t xml:space="preserve">ГОСТ 14192 – 96, </w:t>
      </w:r>
      <w:r w:rsidR="00D45268" w:rsidRPr="00CB6078">
        <w:rPr>
          <w:sz w:val="24"/>
          <w:szCs w:val="24"/>
        </w:rPr>
        <w:t>ГОСТ 7566-94, ГОСТ 10692</w:t>
      </w:r>
      <w:r w:rsidR="00D022B7" w:rsidRPr="00CB6078">
        <w:rPr>
          <w:sz w:val="24"/>
          <w:szCs w:val="24"/>
        </w:rPr>
        <w:t>-80</w:t>
      </w:r>
      <w:r w:rsidR="008E032F" w:rsidRPr="00CB6078">
        <w:rPr>
          <w:sz w:val="24"/>
          <w:szCs w:val="24"/>
        </w:rPr>
        <w:t xml:space="preserve"> (для стальных труб)</w:t>
      </w:r>
      <w:r w:rsidR="00D45268" w:rsidRPr="00CB6078">
        <w:rPr>
          <w:sz w:val="24"/>
          <w:szCs w:val="24"/>
        </w:rPr>
        <w:t xml:space="preserve">, </w:t>
      </w:r>
      <w:r w:rsidR="00EE30A8" w:rsidRPr="00CB6078">
        <w:rPr>
          <w:sz w:val="24"/>
          <w:szCs w:val="24"/>
        </w:rPr>
        <w:t>ГОСТ</w:t>
      </w:r>
      <w:r w:rsidR="00AF6174" w:rsidRPr="00CB6078">
        <w:rPr>
          <w:sz w:val="24"/>
          <w:szCs w:val="24"/>
        </w:rPr>
        <w:t>,</w:t>
      </w:r>
      <w:r w:rsidR="00EE30A8" w:rsidRPr="00CB6078">
        <w:rPr>
          <w:sz w:val="24"/>
          <w:szCs w:val="24"/>
        </w:rPr>
        <w:t xml:space="preserve"> </w:t>
      </w:r>
      <w:r w:rsidR="00BD7275" w:rsidRPr="00CB6078">
        <w:rPr>
          <w:sz w:val="24"/>
          <w:szCs w:val="24"/>
        </w:rPr>
        <w:t>перечисленных в п.2</w:t>
      </w:r>
      <w:r w:rsidR="00A45384" w:rsidRPr="00CB6078">
        <w:rPr>
          <w:sz w:val="24"/>
          <w:szCs w:val="24"/>
        </w:rPr>
        <w:t>.</w:t>
      </w:r>
      <w:r w:rsidR="00517643" w:rsidRPr="00CB6078">
        <w:rPr>
          <w:sz w:val="24"/>
          <w:szCs w:val="24"/>
        </w:rPr>
        <w:t>3</w:t>
      </w:r>
      <w:r w:rsidR="00A45384" w:rsidRPr="00CB6078">
        <w:rPr>
          <w:sz w:val="24"/>
          <w:szCs w:val="24"/>
        </w:rPr>
        <w:t xml:space="preserve"> данного ТЗ</w:t>
      </w:r>
      <w:r w:rsidR="00EE30A8" w:rsidRPr="00CB6078">
        <w:rPr>
          <w:sz w:val="24"/>
          <w:szCs w:val="24"/>
        </w:rPr>
        <w:t xml:space="preserve"> </w:t>
      </w:r>
      <w:r w:rsidR="00267155" w:rsidRPr="00CB6078">
        <w:rPr>
          <w:sz w:val="24"/>
          <w:szCs w:val="24"/>
        </w:rPr>
        <w:t xml:space="preserve">(для </w:t>
      </w:r>
      <w:r w:rsidR="00267155" w:rsidRPr="00CB6078">
        <w:rPr>
          <w:sz w:val="24"/>
          <w:szCs w:val="24"/>
        </w:rPr>
        <w:lastRenderedPageBreak/>
        <w:t>конкретного типа номенклатуры)</w:t>
      </w:r>
      <w:r w:rsidR="00E226B0" w:rsidRPr="00CB6078">
        <w:rPr>
          <w:sz w:val="24"/>
          <w:szCs w:val="24"/>
        </w:rPr>
        <w:t>.</w:t>
      </w:r>
      <w:r w:rsidR="00897389" w:rsidRPr="00CB6078">
        <w:rPr>
          <w:sz w:val="24"/>
          <w:szCs w:val="24"/>
        </w:rPr>
        <w:t xml:space="preserve"> Маркировка </w:t>
      </w:r>
      <w:r w:rsidR="00E32076" w:rsidRPr="00CB6078">
        <w:rPr>
          <w:sz w:val="24"/>
          <w:szCs w:val="24"/>
        </w:rPr>
        <w:t>металлопроката</w:t>
      </w:r>
      <w:r w:rsidR="00897389" w:rsidRPr="00CB6078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CB6078">
        <w:rPr>
          <w:sz w:val="24"/>
          <w:szCs w:val="24"/>
        </w:rPr>
        <w:t>а</w:t>
      </w:r>
      <w:r w:rsidR="00897389"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897389" w:rsidRPr="00CB6078">
        <w:rPr>
          <w:sz w:val="24"/>
          <w:szCs w:val="24"/>
        </w:rPr>
        <w:t xml:space="preserve"> конкретных типов.</w:t>
      </w:r>
    </w:p>
    <w:p w:rsidR="004F4E9E" w:rsidRPr="00CB6078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</w:t>
      </w:r>
      <w:r w:rsidR="007B0386" w:rsidRPr="00CB6078">
        <w:rPr>
          <w:sz w:val="24"/>
          <w:szCs w:val="24"/>
        </w:rPr>
        <w:t>-2006</w:t>
      </w:r>
      <w:r w:rsidRPr="00CB60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B6078">
        <w:rPr>
          <w:sz w:val="24"/>
          <w:szCs w:val="24"/>
        </w:rPr>
        <w:t>ого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. 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612811" w:rsidRPr="00CB6078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</w:t>
      </w:r>
      <w:r w:rsidR="00E32076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пройти</w:t>
      </w:r>
      <w:r w:rsidR="00612811" w:rsidRPr="00CB6078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23BB" w:rsidRPr="00CB6078">
        <w:rPr>
          <w:szCs w:val="24"/>
        </w:rPr>
        <w:t>их</w:t>
      </w:r>
      <w:r w:rsidR="00612811" w:rsidRPr="00CB6078">
        <w:rPr>
          <w:szCs w:val="24"/>
        </w:rPr>
        <w:t xml:space="preserve"> на склад.</w:t>
      </w:r>
    </w:p>
    <w:p w:rsidR="00612811" w:rsidRPr="00CB6078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62D55" w:rsidRPr="00CB6078" w:rsidRDefault="00562D55" w:rsidP="00451C4D">
      <w:pPr>
        <w:rPr>
          <w:sz w:val="26"/>
          <w:szCs w:val="26"/>
        </w:rPr>
      </w:pPr>
    </w:p>
    <w:p w:rsidR="006D1941" w:rsidRPr="00CB6078" w:rsidRDefault="006D1941" w:rsidP="00451C4D">
      <w:pPr>
        <w:rPr>
          <w:sz w:val="26"/>
          <w:szCs w:val="26"/>
        </w:rPr>
      </w:pPr>
    </w:p>
    <w:p w:rsidR="001D6900" w:rsidRPr="00CB6078" w:rsidRDefault="001D6900" w:rsidP="00451C4D">
      <w:pPr>
        <w:rPr>
          <w:sz w:val="26"/>
          <w:szCs w:val="26"/>
        </w:rPr>
      </w:pPr>
    </w:p>
    <w:p w:rsidR="004A2665" w:rsidRPr="00CB6078" w:rsidRDefault="004A2665" w:rsidP="00451C4D">
      <w:pPr>
        <w:rPr>
          <w:sz w:val="26"/>
          <w:szCs w:val="26"/>
        </w:rPr>
      </w:pPr>
    </w:p>
    <w:p w:rsidR="008F73A3" w:rsidRPr="00CB6078" w:rsidRDefault="008F73A3" w:rsidP="008F73A3">
      <w:pPr>
        <w:ind w:firstLine="0"/>
        <w:rPr>
          <w:sz w:val="26"/>
          <w:szCs w:val="26"/>
        </w:rPr>
      </w:pPr>
      <w:r w:rsidRPr="00CB6078"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8F73A3" w:rsidRPr="00CB6078" w:rsidRDefault="008F73A3" w:rsidP="008F73A3">
      <w:pPr>
        <w:ind w:firstLine="0"/>
        <w:rPr>
          <w:sz w:val="22"/>
          <w:szCs w:val="22"/>
        </w:rPr>
      </w:pPr>
      <w:r w:rsidRPr="00CB6078">
        <w:rPr>
          <w:sz w:val="22"/>
          <w:szCs w:val="22"/>
        </w:rPr>
        <w:t xml:space="preserve">                                       должность                                                  </w:t>
      </w:r>
      <w:r w:rsidR="00515EFF" w:rsidRPr="00CB6078">
        <w:rPr>
          <w:sz w:val="22"/>
          <w:szCs w:val="22"/>
        </w:rPr>
        <w:t xml:space="preserve">       </w:t>
      </w:r>
      <w:r w:rsidRPr="00CB6078">
        <w:rPr>
          <w:sz w:val="22"/>
          <w:szCs w:val="22"/>
        </w:rPr>
        <w:t xml:space="preserve">     подпись                </w:t>
      </w:r>
      <w:r w:rsidR="001D6900" w:rsidRPr="00CB6078">
        <w:rPr>
          <w:sz w:val="22"/>
          <w:szCs w:val="22"/>
        </w:rPr>
        <w:t xml:space="preserve">   </w:t>
      </w:r>
      <w:r w:rsidR="00515EFF" w:rsidRPr="00CB6078">
        <w:rPr>
          <w:sz w:val="22"/>
          <w:szCs w:val="22"/>
        </w:rPr>
        <w:t xml:space="preserve">     </w:t>
      </w:r>
      <w:r w:rsidR="001D6900" w:rsidRPr="00CB6078">
        <w:rPr>
          <w:sz w:val="22"/>
          <w:szCs w:val="22"/>
        </w:rPr>
        <w:t xml:space="preserve">  </w:t>
      </w:r>
      <w:r w:rsidRPr="00CB6078">
        <w:rPr>
          <w:sz w:val="22"/>
          <w:szCs w:val="22"/>
        </w:rPr>
        <w:t xml:space="preserve">Фамилия И.О.         </w:t>
      </w:r>
    </w:p>
    <w:p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8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67C1" w:rsidRDefault="006367C1">
      <w:r>
        <w:separator/>
      </w:r>
    </w:p>
  </w:endnote>
  <w:endnote w:type="continuationSeparator" w:id="0">
    <w:p w:rsidR="006367C1" w:rsidRDefault="006367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67C1" w:rsidRDefault="006367C1">
      <w:r>
        <w:separator/>
      </w:r>
    </w:p>
  </w:footnote>
  <w:footnote w:type="continuationSeparator" w:id="0">
    <w:p w:rsidR="006367C1" w:rsidRDefault="006367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54293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65A23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93C"/>
    <w:rsid w:val="00542A0E"/>
    <w:rsid w:val="00542BC7"/>
    <w:rsid w:val="00542E1F"/>
    <w:rsid w:val="00543087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367C1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082D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38C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4736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CEA5D8-0BF8-4F96-834A-190E34F58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971</Words>
  <Characters>5539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Anufriev.AV</cp:lastModifiedBy>
  <cp:revision>4</cp:revision>
  <cp:lastPrinted>2010-09-30T13:29:00Z</cp:lastPrinted>
  <dcterms:created xsi:type="dcterms:W3CDTF">2014-04-07T10:55:00Z</dcterms:created>
  <dcterms:modified xsi:type="dcterms:W3CDTF">2014-09-12T11:12:00Z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